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8DD" w:rsidRDefault="003608DD" w:rsidP="00BA00A4">
      <w:pPr>
        <w:spacing w:line="240" w:lineRule="auto"/>
      </w:pPr>
      <w:r>
        <w:t>This file contains i</w:t>
      </w:r>
      <w:r w:rsidR="0000039D">
        <w:t>nformation about external contri</w:t>
      </w:r>
      <w:r>
        <w:t xml:space="preserve">butors (other than </w:t>
      </w:r>
      <w:proofErr w:type="spellStart"/>
      <w:r>
        <w:t>InChITrust</w:t>
      </w:r>
      <w:proofErr w:type="spellEnd"/>
      <w:r>
        <w:t>; eithe</w:t>
      </w:r>
      <w:r w:rsidR="0000039D">
        <w:t>r contractor or volunteer) who</w:t>
      </w:r>
      <w:bookmarkStart w:id="0" w:name="_GoBack"/>
      <w:bookmarkEnd w:id="0"/>
      <w:r>
        <w:t xml:space="preserve"> participated in code development, testing or other activities related to preparation of </w:t>
      </w:r>
      <w:proofErr w:type="spellStart"/>
      <w:r>
        <w:t>InChI</w:t>
      </w:r>
      <w:proofErr w:type="spellEnd"/>
      <w:r>
        <w:t xml:space="preserve"> Software version 1.05 release.</w:t>
      </w:r>
    </w:p>
    <w:p w:rsidR="003608DD" w:rsidRDefault="003608DD" w:rsidP="00BA00A4">
      <w:pPr>
        <w:spacing w:line="240" w:lineRule="auto"/>
      </w:pPr>
    </w:p>
    <w:p w:rsidR="003608DD" w:rsidRDefault="003608DD" w:rsidP="00BA00A4">
      <w:pPr>
        <w:spacing w:line="240" w:lineRule="auto"/>
      </w:pPr>
      <w:r>
        <w:t>The following persons and organizations are acknowledged for the indicated contributions:</w:t>
      </w:r>
    </w:p>
    <w:p w:rsidR="00BA00A4" w:rsidRDefault="00BA00A4" w:rsidP="00BA00A4">
      <w:pPr>
        <w:spacing w:line="240" w:lineRule="auto"/>
        <w:rPr>
          <w:u w:val="single"/>
        </w:rPr>
      </w:pPr>
    </w:p>
    <w:p w:rsidR="00BA00A4" w:rsidRPr="00BA00A4" w:rsidRDefault="003608DD" w:rsidP="00BA00A4">
      <w:pPr>
        <w:spacing w:line="240" w:lineRule="auto"/>
        <w:rPr>
          <w:u w:val="single"/>
        </w:rPr>
      </w:pPr>
      <w:proofErr w:type="spellStart"/>
      <w:r w:rsidRPr="003608DD">
        <w:rPr>
          <w:u w:val="single"/>
        </w:rPr>
        <w:t>InChI</w:t>
      </w:r>
      <w:proofErr w:type="spellEnd"/>
      <w:r w:rsidRPr="003608DD">
        <w:rPr>
          <w:u w:val="single"/>
        </w:rPr>
        <w:t xml:space="preserve"> for polymers – preparing “</w:t>
      </w:r>
      <w:proofErr w:type="spellStart"/>
      <w:r w:rsidRPr="003608DD">
        <w:rPr>
          <w:u w:val="single"/>
        </w:rPr>
        <w:t>InChI</w:t>
      </w:r>
      <w:proofErr w:type="spellEnd"/>
      <w:r w:rsidRPr="003608DD">
        <w:rPr>
          <w:u w:val="single"/>
        </w:rPr>
        <w:t xml:space="preserve"> Requirements for Representation of Polymers and </w:t>
      </w:r>
      <w:proofErr w:type="gramStart"/>
      <w:r w:rsidRPr="003608DD">
        <w:rPr>
          <w:u w:val="single"/>
        </w:rPr>
        <w:t xml:space="preserve">Mixtures” </w:t>
      </w:r>
      <w:r w:rsidR="00BA00A4">
        <w:rPr>
          <w:u w:val="single"/>
        </w:rPr>
        <w:t xml:space="preserve"> </w:t>
      </w:r>
      <w:r w:rsidR="00BA00A4" w:rsidRPr="00BA00A4">
        <w:t>(</w:t>
      </w:r>
      <w:proofErr w:type="gramEnd"/>
      <w:r w:rsidR="00BA00A4" w:rsidRPr="00BA00A4">
        <w:t xml:space="preserve">portions of which are also used in </w:t>
      </w:r>
      <w:proofErr w:type="spellStart"/>
      <w:r w:rsidR="00BA00A4" w:rsidRPr="00BA00A4">
        <w:t>InChI</w:t>
      </w:r>
      <w:proofErr w:type="spellEnd"/>
      <w:r w:rsidR="00BA00A4" w:rsidRPr="00BA00A4">
        <w:t xml:space="preserve"> v. </w:t>
      </w:r>
      <w:r w:rsidR="00BA00A4">
        <w:t xml:space="preserve">1.05 </w:t>
      </w:r>
      <w:r w:rsidR="00BA00A4" w:rsidRPr="00BA00A4">
        <w:t xml:space="preserve">documentation) </w:t>
      </w:r>
    </w:p>
    <w:p w:rsidR="00BA00A4" w:rsidRDefault="00BA00A4" w:rsidP="00BA00A4">
      <w:pPr>
        <w:spacing w:after="0" w:line="240" w:lineRule="auto"/>
      </w:pPr>
    </w:p>
    <w:p w:rsidR="003608DD" w:rsidRDefault="003608DD" w:rsidP="00BA00A4">
      <w:pPr>
        <w:spacing w:after="0" w:line="240" w:lineRule="auto"/>
      </w:pPr>
      <w:r>
        <w:t>IUPAC Task group</w:t>
      </w:r>
    </w:p>
    <w:p w:rsidR="003608DD" w:rsidRDefault="006148E9" w:rsidP="00BA00A4">
      <w:pPr>
        <w:spacing w:after="0" w:line="240" w:lineRule="auto"/>
      </w:pPr>
      <w:r>
        <w:t xml:space="preserve">Members: Andrey </w:t>
      </w:r>
      <w:proofErr w:type="spellStart"/>
      <w:r>
        <w:t>Yerin</w:t>
      </w:r>
      <w:proofErr w:type="spellEnd"/>
      <w:r>
        <w:t xml:space="preserve"> (C</w:t>
      </w:r>
      <w:r w:rsidR="003608DD">
        <w:t xml:space="preserve">hairman); Ted Wilks; Jaroslav Kahovec; Roger </w:t>
      </w:r>
      <w:proofErr w:type="spellStart"/>
      <w:r w:rsidR="003608DD">
        <w:t>Schenck</w:t>
      </w:r>
      <w:proofErr w:type="spellEnd"/>
      <w:r w:rsidR="003608DD">
        <w:t>; Dmitrii Tchekhovskoi</w:t>
      </w:r>
    </w:p>
    <w:p w:rsidR="003608DD" w:rsidRDefault="003608DD" w:rsidP="00BA00A4">
      <w:pPr>
        <w:spacing w:after="0" w:line="240" w:lineRule="auto"/>
      </w:pPr>
      <w:r>
        <w:t xml:space="preserve">Experts involved in discussions: Keith Taylor; Jonathan </w:t>
      </w:r>
      <w:proofErr w:type="spellStart"/>
      <w:r>
        <w:t>Brecher</w:t>
      </w:r>
      <w:proofErr w:type="spellEnd"/>
      <w:r>
        <w:t>; Yulia Borodina</w:t>
      </w:r>
    </w:p>
    <w:p w:rsidR="003608DD" w:rsidRDefault="003608DD" w:rsidP="00BA00A4">
      <w:pPr>
        <w:spacing w:line="240" w:lineRule="auto"/>
        <w:rPr>
          <w:u w:val="single"/>
        </w:rPr>
      </w:pPr>
    </w:p>
    <w:p w:rsidR="00BA00A4" w:rsidRDefault="00BA00A4" w:rsidP="00BA00A4">
      <w:pPr>
        <w:spacing w:line="240" w:lineRule="auto"/>
        <w:rPr>
          <w:u w:val="single"/>
        </w:rPr>
      </w:pPr>
    </w:p>
    <w:p w:rsidR="003608DD" w:rsidRPr="003608DD" w:rsidRDefault="003608DD" w:rsidP="00BA00A4">
      <w:pPr>
        <w:spacing w:line="240" w:lineRule="auto"/>
        <w:rPr>
          <w:u w:val="single"/>
        </w:rPr>
      </w:pPr>
      <w:r w:rsidRPr="003608DD">
        <w:rPr>
          <w:u w:val="single"/>
        </w:rPr>
        <w:t xml:space="preserve">IXA, </w:t>
      </w:r>
      <w:proofErr w:type="spellStart"/>
      <w:r w:rsidRPr="003608DD">
        <w:rPr>
          <w:u w:val="single"/>
        </w:rPr>
        <w:t>InChI</w:t>
      </w:r>
      <w:proofErr w:type="spellEnd"/>
      <w:r w:rsidRPr="003608DD">
        <w:rPr>
          <w:u w:val="single"/>
        </w:rPr>
        <w:t xml:space="preserve"> Extensible API - development and documentation</w:t>
      </w:r>
    </w:p>
    <w:p w:rsidR="003608DD" w:rsidRDefault="003608DD" w:rsidP="00BA00A4">
      <w:pPr>
        <w:spacing w:line="240" w:lineRule="auto"/>
      </w:pPr>
      <w:r>
        <w:t>Digital Chemistry Ltd.</w:t>
      </w:r>
    </w:p>
    <w:p w:rsidR="003608DD" w:rsidRDefault="003608DD" w:rsidP="00BA00A4">
      <w:pPr>
        <w:spacing w:line="240" w:lineRule="auto"/>
      </w:pPr>
      <w:r>
        <w:t>John Barnard; Dan Thomas</w:t>
      </w:r>
    </w:p>
    <w:p w:rsidR="003608DD" w:rsidRDefault="003608DD" w:rsidP="00BA00A4">
      <w:pPr>
        <w:spacing w:line="240" w:lineRule="auto"/>
        <w:rPr>
          <w:u w:val="single"/>
        </w:rPr>
      </w:pPr>
    </w:p>
    <w:p w:rsidR="003608DD" w:rsidRPr="003608DD" w:rsidRDefault="003608DD" w:rsidP="00BA00A4">
      <w:pPr>
        <w:spacing w:line="240" w:lineRule="auto"/>
        <w:rPr>
          <w:u w:val="single"/>
        </w:rPr>
      </w:pPr>
      <w:r w:rsidRPr="003608DD">
        <w:rPr>
          <w:u w:val="single"/>
        </w:rPr>
        <w:t>Thread-safet</w:t>
      </w:r>
      <w:r w:rsidR="001C69E8">
        <w:rPr>
          <w:u w:val="single"/>
        </w:rPr>
        <w:t>y -</w:t>
      </w:r>
      <w:r w:rsidRPr="003608DD">
        <w:rPr>
          <w:u w:val="single"/>
        </w:rPr>
        <w:t xml:space="preserve"> code changes and documentation</w:t>
      </w:r>
    </w:p>
    <w:p w:rsidR="003608DD" w:rsidRDefault="003608DD" w:rsidP="00BA00A4">
      <w:pPr>
        <w:spacing w:line="240" w:lineRule="auto"/>
      </w:pPr>
      <w:r>
        <w:t>Bio-Rad Laboratories, Inc.</w:t>
      </w:r>
    </w:p>
    <w:p w:rsidR="003608DD" w:rsidRDefault="003608DD" w:rsidP="00BA00A4">
      <w:pPr>
        <w:spacing w:line="240" w:lineRule="auto"/>
      </w:pPr>
      <w:r>
        <w:t xml:space="preserve">Karl </w:t>
      </w:r>
      <w:proofErr w:type="spellStart"/>
      <w:r>
        <w:t>Nedwed</w:t>
      </w:r>
      <w:proofErr w:type="spellEnd"/>
    </w:p>
    <w:p w:rsidR="003608DD" w:rsidRDefault="003608DD" w:rsidP="00BA00A4">
      <w:pPr>
        <w:spacing w:line="240" w:lineRule="auto"/>
        <w:rPr>
          <w:u w:val="single"/>
        </w:rPr>
      </w:pPr>
    </w:p>
    <w:p w:rsidR="003608DD" w:rsidRPr="003608DD" w:rsidRDefault="003608DD" w:rsidP="00BA00A4">
      <w:pPr>
        <w:spacing w:line="240" w:lineRule="auto"/>
        <w:rPr>
          <w:u w:val="single"/>
        </w:rPr>
      </w:pPr>
      <w:r w:rsidRPr="003608DD">
        <w:rPr>
          <w:u w:val="single"/>
        </w:rPr>
        <w:t xml:space="preserve">General - </w:t>
      </w:r>
      <w:proofErr w:type="spellStart"/>
      <w:r w:rsidRPr="003608DD">
        <w:rPr>
          <w:u w:val="single"/>
        </w:rPr>
        <w:t>bugfixes</w:t>
      </w:r>
      <w:proofErr w:type="spellEnd"/>
      <w:r w:rsidRPr="003608DD">
        <w:rPr>
          <w:u w:val="single"/>
        </w:rPr>
        <w:t>, minor code changes</w:t>
      </w:r>
      <w:r>
        <w:rPr>
          <w:u w:val="single"/>
        </w:rPr>
        <w:t xml:space="preserve">, </w:t>
      </w:r>
      <w:r w:rsidRPr="003608DD">
        <w:rPr>
          <w:u w:val="single"/>
        </w:rPr>
        <w:t>tests</w:t>
      </w:r>
    </w:p>
    <w:p w:rsidR="003608DD" w:rsidRDefault="003608DD" w:rsidP="00BA00A4">
      <w:pPr>
        <w:spacing w:line="240" w:lineRule="auto"/>
      </w:pPr>
      <w:r>
        <w:t>Dmitrii Tchekhovskoi</w:t>
      </w:r>
    </w:p>
    <w:p w:rsidR="009332B7" w:rsidRDefault="003608DD" w:rsidP="00BA00A4">
      <w:pPr>
        <w:spacing w:line="240" w:lineRule="auto"/>
      </w:pPr>
      <w:r>
        <w:t>Paul Thiessen; Evan Bolton</w:t>
      </w:r>
    </w:p>
    <w:sectPr w:rsidR="009332B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8DD"/>
    <w:rsid w:val="0000039D"/>
    <w:rsid w:val="001C69E8"/>
    <w:rsid w:val="003608DD"/>
    <w:rsid w:val="006148E9"/>
    <w:rsid w:val="009332B7"/>
    <w:rsid w:val="00BA00A4"/>
    <w:rsid w:val="00DA5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6CEFD"/>
  <w15:chartTrackingRefBased/>
  <w15:docId w15:val="{B6A64C1F-855B-431A-A58A-85D65B9AD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P</dc:creator>
  <cp:keywords/>
  <dc:description/>
  <cp:lastModifiedBy>Alan McNaught</cp:lastModifiedBy>
  <cp:revision>2</cp:revision>
  <dcterms:created xsi:type="dcterms:W3CDTF">2016-09-29T12:29:00Z</dcterms:created>
  <dcterms:modified xsi:type="dcterms:W3CDTF">2016-09-29T12:29:00Z</dcterms:modified>
</cp:coreProperties>
</file>